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CFB93" w14:textId="11D4C2C4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195BF2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610BDCB0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1F1E452C" w14:textId="77777777"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67507EC6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>г.</w:t>
      </w:r>
      <w:r w:rsidR="00895EE9">
        <w:rPr>
          <w:color w:val="000000"/>
          <w:szCs w:val="24"/>
        </w:rPr>
        <w:t xml:space="preserve"> 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</w:t>
      </w:r>
      <w:r w:rsidR="00951E8F">
        <w:rPr>
          <w:color w:val="000000"/>
          <w:szCs w:val="24"/>
        </w:rPr>
        <w:t xml:space="preserve">             </w:t>
      </w:r>
      <w:r w:rsidRPr="007160E7">
        <w:rPr>
          <w:color w:val="000000"/>
          <w:szCs w:val="24"/>
        </w:rPr>
        <w:t xml:space="preserve">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14:paraId="161C7150" w14:textId="77777777" w:rsidR="002F57A1" w:rsidRPr="007160E7" w:rsidRDefault="002F57A1" w:rsidP="003D5643">
      <w:pPr>
        <w:rPr>
          <w:color w:val="000000"/>
          <w:szCs w:val="24"/>
        </w:rPr>
      </w:pPr>
    </w:p>
    <w:p w14:paraId="5C33B572" w14:textId="77777777"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о нижеследующем:</w:t>
      </w:r>
    </w:p>
    <w:p w14:paraId="46C4B6C6" w14:textId="77777777" w:rsidR="00594828" w:rsidRDefault="00594828" w:rsidP="003D5643">
      <w:pPr>
        <w:pStyle w:val="3"/>
        <w:spacing w:before="120"/>
        <w:rPr>
          <w:color w:val="000000"/>
          <w:sz w:val="24"/>
          <w:szCs w:val="24"/>
        </w:rPr>
      </w:pPr>
    </w:p>
    <w:p w14:paraId="03A4940A" w14:textId="77777777" w:rsidR="00594828" w:rsidRPr="00196840" w:rsidRDefault="00594828" w:rsidP="003D5643">
      <w:pPr>
        <w:pStyle w:val="3"/>
        <w:spacing w:before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1. Стороны пришли к соглашению </w:t>
      </w:r>
      <w:r w:rsidR="00703A5F">
        <w:rPr>
          <w:color w:val="000000"/>
          <w:sz w:val="24"/>
          <w:szCs w:val="24"/>
        </w:rPr>
        <w:t xml:space="preserve">об отмене применения ЭДО при составлении и обмене Отчетными документами по Договору </w:t>
      </w:r>
      <w:r w:rsidRPr="007160E7">
        <w:rPr>
          <w:color w:val="000000"/>
          <w:sz w:val="24"/>
          <w:szCs w:val="24"/>
        </w:rPr>
        <w:t>№ __________</w:t>
      </w:r>
      <w:proofErr w:type="gramStart"/>
      <w:r w:rsidRPr="007160E7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</w:rPr>
        <w:t xml:space="preserve">  от</w:t>
      </w:r>
      <w:proofErr w:type="gramEnd"/>
      <w:r>
        <w:rPr>
          <w:color w:val="000000"/>
          <w:sz w:val="24"/>
          <w:szCs w:val="24"/>
        </w:rPr>
        <w:t xml:space="preserve"> ___ _______  20__года (далее </w:t>
      </w:r>
      <w:r w:rsidRPr="00196840">
        <w:rPr>
          <w:color w:val="000000"/>
          <w:sz w:val="24"/>
          <w:szCs w:val="24"/>
        </w:rPr>
        <w:t>– договор)</w:t>
      </w:r>
      <w:r w:rsidR="00D03E2C" w:rsidRPr="00196840">
        <w:rPr>
          <w:color w:val="000000"/>
          <w:sz w:val="24"/>
          <w:szCs w:val="24"/>
        </w:rPr>
        <w:t xml:space="preserve">, </w:t>
      </w:r>
      <w:r w:rsidR="00703A5F">
        <w:rPr>
          <w:color w:val="000000"/>
          <w:sz w:val="24"/>
          <w:szCs w:val="24"/>
        </w:rPr>
        <w:t>с _______________</w:t>
      </w:r>
      <w:r w:rsidR="006C7064" w:rsidRPr="00196840">
        <w:rPr>
          <w:color w:val="000000"/>
          <w:sz w:val="24"/>
          <w:szCs w:val="24"/>
        </w:rPr>
        <w:t>.</w:t>
      </w:r>
    </w:p>
    <w:p w14:paraId="5BCFE965" w14:textId="77777777" w:rsidR="00E32172" w:rsidRPr="00196840" w:rsidRDefault="00E32172" w:rsidP="00E32172">
      <w:pPr>
        <w:pStyle w:val="2"/>
        <w:rPr>
          <w:color w:val="000000"/>
          <w:sz w:val="24"/>
          <w:szCs w:val="24"/>
        </w:rPr>
      </w:pPr>
    </w:p>
    <w:p w14:paraId="5239B682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2. </w:t>
      </w:r>
      <w:r w:rsidR="006617B1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14:paraId="0B1B8BDF" w14:textId="77777777" w:rsidR="00F22A2D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3. Настоящее дополнительное соглашение вступает в силу с момента его подписания. Сторонами. </w:t>
      </w:r>
    </w:p>
    <w:p w14:paraId="3AD19A0B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4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</w:t>
      </w:r>
      <w:r w:rsidR="00420719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Во всем остальном, не указанном в настоящем дополнительном соглашении, договор остается без изменений.</w:t>
      </w:r>
    </w:p>
    <w:p w14:paraId="160F5C09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5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14:paraId="664A760C" w14:textId="77777777" w:rsidR="003656AB" w:rsidRPr="007160E7" w:rsidRDefault="003656AB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6.</w:t>
      </w:r>
      <w:r w:rsidR="007E7E29">
        <w:rPr>
          <w:i w:val="0"/>
          <w:color w:val="000000"/>
        </w:rPr>
        <w:t xml:space="preserve"> </w:t>
      </w:r>
      <w:r w:rsidRPr="00196840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519F8DB7" w14:textId="77777777"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14:paraId="710C79C6" w14:textId="77777777"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14:paraId="06A88809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0A77725A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219AB4D8" w14:textId="77777777" w:rsidTr="0080536A">
        <w:tc>
          <w:tcPr>
            <w:tcW w:w="4786" w:type="dxa"/>
          </w:tcPr>
          <w:p w14:paraId="236A993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4B83FD5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79769F03" w14:textId="77777777" w:rsidTr="0080536A">
        <w:tc>
          <w:tcPr>
            <w:tcW w:w="4786" w:type="dxa"/>
          </w:tcPr>
          <w:p w14:paraId="47188BD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13B8F0D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38FB99F5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274E148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415136CF" w14:textId="77777777" w:rsidTr="0080536A">
        <w:trPr>
          <w:trHeight w:val="607"/>
        </w:trPr>
        <w:tc>
          <w:tcPr>
            <w:tcW w:w="4786" w:type="dxa"/>
          </w:tcPr>
          <w:p w14:paraId="56BF2EB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7F705A2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143E858C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3D961284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63B06968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2D579" w14:textId="77777777" w:rsidR="004D6746" w:rsidRDefault="004D6746">
      <w:r>
        <w:separator/>
      </w:r>
    </w:p>
  </w:endnote>
  <w:endnote w:type="continuationSeparator" w:id="0">
    <w:p w14:paraId="04F522AB" w14:textId="77777777" w:rsidR="004D6746" w:rsidRDefault="004D6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965A0" w14:textId="77777777" w:rsidR="004A397E" w:rsidRDefault="004A397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52BEA" w14:textId="77777777" w:rsidR="004A397E" w:rsidRDefault="004A397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C687D" w14:textId="77777777" w:rsidR="004A397E" w:rsidRDefault="004A397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23295" w14:textId="77777777" w:rsidR="004D6746" w:rsidRDefault="004D6746">
      <w:r>
        <w:separator/>
      </w:r>
    </w:p>
  </w:footnote>
  <w:footnote w:type="continuationSeparator" w:id="0">
    <w:p w14:paraId="4D475579" w14:textId="77777777" w:rsidR="004D6746" w:rsidRDefault="004D6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28D5A" w14:textId="77777777" w:rsidR="004A397E" w:rsidRDefault="004A397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F2F17" w14:textId="77777777" w:rsidR="0054679B" w:rsidRDefault="0054679B" w:rsidP="004A397E">
    <w:pPr>
      <w:pStyle w:val="a6"/>
      <w:jc w:val="right"/>
      <w:rPr>
        <w:ins w:id="0" w:author="Сорокина Ксения" w:date="2025-12-24T10:24:00Z"/>
        <w:color w:val="000000"/>
        <w:sz w:val="27"/>
        <w:szCs w:val="27"/>
      </w:rPr>
    </w:pPr>
  </w:p>
  <w:p w14:paraId="0B4B2207" w14:textId="622E4A96" w:rsidR="004A397E" w:rsidRDefault="004A397E" w:rsidP="004A397E">
    <w:pPr>
      <w:pStyle w:val="a6"/>
      <w:jc w:val="right"/>
    </w:pPr>
    <w:r>
      <w:rPr>
        <w:color w:val="000000"/>
        <w:sz w:val="27"/>
        <w:szCs w:val="27"/>
      </w:rPr>
      <w:t xml:space="preserve">Приложение № </w:t>
    </w:r>
    <w:r w:rsidR="0054679B">
      <w:rPr>
        <w:color w:val="000000"/>
        <w:sz w:val="27"/>
        <w:szCs w:val="27"/>
        <w:lang w:val="en-US"/>
      </w:rPr>
      <w:t>7</w:t>
    </w:r>
    <w:r>
      <w:rPr>
        <w:color w:val="000000"/>
        <w:sz w:val="27"/>
        <w:szCs w:val="27"/>
      </w:rPr>
      <w:t xml:space="preserve"> к приказу №___ от ___</w:t>
    </w:r>
  </w:p>
  <w:p w14:paraId="38F1A4B7" w14:textId="027FCAAE" w:rsidR="004A397E" w:rsidRDefault="004A397E">
    <w:pPr>
      <w:pStyle w:val="a6"/>
    </w:pPr>
  </w:p>
  <w:p w14:paraId="4F4C16A4" w14:textId="77777777" w:rsidR="004A397E" w:rsidRDefault="004A397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EFA66" w14:textId="77777777" w:rsidR="004A397E" w:rsidRDefault="004A39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Сорокина Ксения">
    <w15:presenceInfo w15:providerId="AD" w15:userId="S-1-5-21-1374048667-1639951586-2620740435-201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2C32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766BA"/>
    <w:rsid w:val="0018593B"/>
    <w:rsid w:val="001873FF"/>
    <w:rsid w:val="001905CB"/>
    <w:rsid w:val="00194162"/>
    <w:rsid w:val="00195BF2"/>
    <w:rsid w:val="00196840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6E25"/>
    <w:rsid w:val="001E73EC"/>
    <w:rsid w:val="001F11B0"/>
    <w:rsid w:val="001F6B30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910A1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3155"/>
    <w:rsid w:val="002D3264"/>
    <w:rsid w:val="002D7322"/>
    <w:rsid w:val="002D77A3"/>
    <w:rsid w:val="002E2B97"/>
    <w:rsid w:val="002E7511"/>
    <w:rsid w:val="002F1909"/>
    <w:rsid w:val="002F57A1"/>
    <w:rsid w:val="002F6808"/>
    <w:rsid w:val="003028E4"/>
    <w:rsid w:val="00302FC3"/>
    <w:rsid w:val="00312D4B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6AB"/>
    <w:rsid w:val="00365E6E"/>
    <w:rsid w:val="003672B6"/>
    <w:rsid w:val="00382AE2"/>
    <w:rsid w:val="00382D18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0338B"/>
    <w:rsid w:val="0041016D"/>
    <w:rsid w:val="00410732"/>
    <w:rsid w:val="0041213F"/>
    <w:rsid w:val="00412F50"/>
    <w:rsid w:val="00420719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A397E"/>
    <w:rsid w:val="004B6D3B"/>
    <w:rsid w:val="004B7D37"/>
    <w:rsid w:val="004C06E2"/>
    <w:rsid w:val="004C5318"/>
    <w:rsid w:val="004D6746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79B"/>
    <w:rsid w:val="00546EBB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15B1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5CFB"/>
    <w:rsid w:val="006C666B"/>
    <w:rsid w:val="006C7064"/>
    <w:rsid w:val="006D0927"/>
    <w:rsid w:val="006D7DBE"/>
    <w:rsid w:val="006E4D4A"/>
    <w:rsid w:val="006F324D"/>
    <w:rsid w:val="006F6BAC"/>
    <w:rsid w:val="006F7D46"/>
    <w:rsid w:val="00702BB0"/>
    <w:rsid w:val="00703A5F"/>
    <w:rsid w:val="00710BB6"/>
    <w:rsid w:val="007113F7"/>
    <w:rsid w:val="007144FE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29"/>
    <w:rsid w:val="007E7EE8"/>
    <w:rsid w:val="007F006E"/>
    <w:rsid w:val="007F087E"/>
    <w:rsid w:val="007F10A7"/>
    <w:rsid w:val="007F7052"/>
    <w:rsid w:val="007F72A4"/>
    <w:rsid w:val="007F7A5D"/>
    <w:rsid w:val="008015E4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1EC4"/>
    <w:rsid w:val="00852D1D"/>
    <w:rsid w:val="00853413"/>
    <w:rsid w:val="008534D9"/>
    <w:rsid w:val="0085496B"/>
    <w:rsid w:val="00861B81"/>
    <w:rsid w:val="0086451D"/>
    <w:rsid w:val="0086714C"/>
    <w:rsid w:val="008708FE"/>
    <w:rsid w:val="00871F33"/>
    <w:rsid w:val="0087675B"/>
    <w:rsid w:val="00877F34"/>
    <w:rsid w:val="0088050D"/>
    <w:rsid w:val="0088068E"/>
    <w:rsid w:val="0088303E"/>
    <w:rsid w:val="008841ED"/>
    <w:rsid w:val="008927DE"/>
    <w:rsid w:val="00893D0A"/>
    <w:rsid w:val="00894FE6"/>
    <w:rsid w:val="00895EE9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24AC5"/>
    <w:rsid w:val="009355B0"/>
    <w:rsid w:val="00936090"/>
    <w:rsid w:val="00944467"/>
    <w:rsid w:val="00951E8F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6DB8"/>
    <w:rsid w:val="00A430EC"/>
    <w:rsid w:val="00A44542"/>
    <w:rsid w:val="00A4642C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57CA9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3E2C"/>
    <w:rsid w:val="00D04654"/>
    <w:rsid w:val="00D0611E"/>
    <w:rsid w:val="00D137BC"/>
    <w:rsid w:val="00D17EAC"/>
    <w:rsid w:val="00D21EDF"/>
    <w:rsid w:val="00D2249E"/>
    <w:rsid w:val="00D22FB5"/>
    <w:rsid w:val="00D237AA"/>
    <w:rsid w:val="00D251E5"/>
    <w:rsid w:val="00D474CB"/>
    <w:rsid w:val="00D506C6"/>
    <w:rsid w:val="00D60F8C"/>
    <w:rsid w:val="00D626EA"/>
    <w:rsid w:val="00D6621B"/>
    <w:rsid w:val="00D75EBC"/>
    <w:rsid w:val="00D81637"/>
    <w:rsid w:val="00D833DF"/>
    <w:rsid w:val="00D845A5"/>
    <w:rsid w:val="00D871D6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837C8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2A2D"/>
    <w:rsid w:val="00F24023"/>
    <w:rsid w:val="00F240F8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785B"/>
    <w:rsid w:val="00FB2954"/>
    <w:rsid w:val="00FB2E0D"/>
    <w:rsid w:val="00FB5A73"/>
    <w:rsid w:val="00FB7502"/>
    <w:rsid w:val="00FC13F7"/>
    <w:rsid w:val="00FC321C"/>
    <w:rsid w:val="00FC3E7E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343C97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paragraph" w:styleId="af0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Верхний колонтитул Знак"/>
    <w:basedOn w:val="a0"/>
    <w:link w:val="a6"/>
    <w:uiPriority w:val="99"/>
    <w:rsid w:val="004A397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6</cp:revision>
  <cp:lastPrinted>2013-06-27T11:36:00Z</cp:lastPrinted>
  <dcterms:created xsi:type="dcterms:W3CDTF">2025-07-10T13:41:00Z</dcterms:created>
  <dcterms:modified xsi:type="dcterms:W3CDTF">2025-12-24T07:24:00Z</dcterms:modified>
</cp:coreProperties>
</file>